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A53" w:rsidRPr="009B2356" w:rsidRDefault="00B66A53" w:rsidP="00B66A53">
      <w:pPr>
        <w:spacing w:line="360" w:lineRule="auto"/>
        <w:jc w:val="center"/>
        <w:rPr>
          <w:rFonts w:eastAsia="黑体" w:cstheme="minorHAnsi"/>
          <w:b/>
          <w:sz w:val="24"/>
          <w:szCs w:val="24"/>
        </w:rPr>
      </w:pPr>
      <w:bookmarkStart w:id="0" w:name="_GoBack"/>
      <w:bookmarkEnd w:id="0"/>
      <w:r w:rsidRPr="009B2356">
        <w:rPr>
          <w:rFonts w:eastAsia="黑体" w:cstheme="minorHAnsi"/>
          <w:b/>
          <w:sz w:val="24"/>
          <w:szCs w:val="24"/>
        </w:rPr>
        <w:t xml:space="preserve">Table 1: </w:t>
      </w:r>
      <w:r w:rsidR="00877299" w:rsidRPr="00877299">
        <w:rPr>
          <w:rFonts w:eastAsia="黑体" w:cstheme="minorHAnsi"/>
          <w:b/>
          <w:sz w:val="24"/>
          <w:szCs w:val="24"/>
        </w:rPr>
        <w:t>Baseline characteristics and p</w:t>
      </w:r>
      <w:r w:rsidRPr="00877299">
        <w:rPr>
          <w:rFonts w:eastAsia="黑体" w:cstheme="minorHAnsi"/>
          <w:b/>
          <w:sz w:val="24"/>
          <w:szCs w:val="24"/>
        </w:rPr>
        <w:t>erioperative data</w:t>
      </w:r>
    </w:p>
    <w:tbl>
      <w:tblPr>
        <w:tblW w:w="11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0"/>
        <w:gridCol w:w="2796"/>
        <w:gridCol w:w="3794"/>
      </w:tblGrid>
      <w:tr w:rsidR="00B66A53" w:rsidRPr="009B2356" w:rsidTr="00243B63">
        <w:trPr>
          <w:trHeight w:val="400"/>
        </w:trPr>
        <w:tc>
          <w:tcPr>
            <w:tcW w:w="49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Baseline data</w:t>
            </w:r>
          </w:p>
        </w:tc>
        <w:tc>
          <w:tcPr>
            <w:tcW w:w="279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N (%)</w:t>
            </w:r>
          </w:p>
        </w:tc>
        <w:tc>
          <w:tcPr>
            <w:tcW w:w="37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M±SD</w:t>
            </w:r>
          </w:p>
        </w:tc>
      </w:tr>
      <w:tr w:rsidR="00B66A53" w:rsidRPr="009B2356" w:rsidTr="00243B63">
        <w:trPr>
          <w:trHeight w:val="5494"/>
        </w:trPr>
        <w:tc>
          <w:tcPr>
            <w:tcW w:w="49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Age (y)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&lt;3 years old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3-14 years old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≥14 years old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Male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Weight (Kg)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>Combined malformation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 xml:space="preserve">       </w:t>
            </w:r>
            <w:r w:rsidRPr="009B2356">
              <w:rPr>
                <w:rFonts w:eastAsia="黑体" w:cstheme="minorHAnsi"/>
                <w:sz w:val="24"/>
                <w:szCs w:val="24"/>
              </w:rPr>
              <w:t xml:space="preserve">Moderate </w:t>
            </w:r>
            <w:r w:rsidRPr="009B2356">
              <w:rPr>
                <w:rFonts w:eastAsia="黑体" w:cstheme="minorHAnsi"/>
                <w:bCs/>
                <w:sz w:val="24"/>
                <w:szCs w:val="24"/>
              </w:rPr>
              <w:t>tricuspid insufficiency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 xml:space="preserve">       Mild tricuspid insufficiency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 xml:space="preserve">       Mico-</w:t>
            </w:r>
            <w:r w:rsidRPr="009B2356">
              <w:rPr>
                <w:rFonts w:eastAsia="黑体" w:cstheme="minorHAnsi"/>
                <w:bCs/>
                <w:sz w:val="24"/>
                <w:szCs w:val="24"/>
              </w:rPr>
              <w:t>Mild mitral insufficiency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 xml:space="preserve">ASD </w:t>
            </w:r>
            <w:r w:rsidRPr="009B2356">
              <w:rPr>
                <w:rFonts w:eastAsia="黑体" w:cstheme="minorHAnsi"/>
                <w:sz w:val="24"/>
                <w:szCs w:val="24"/>
              </w:rPr>
              <w:t>rim length (mm)</w:t>
            </w:r>
          </w:p>
          <w:p w:rsidR="00B66A53" w:rsidRPr="009B2356" w:rsidRDefault="00B66A53" w:rsidP="00243B63">
            <w:pPr>
              <w:spacing w:line="360" w:lineRule="auto"/>
              <w:ind w:firstLineChars="350" w:firstLine="945"/>
              <w:jc w:val="left"/>
              <w:rPr>
                <w:rFonts w:eastAsia="黑体" w:cstheme="minorHAnsi"/>
                <w:bCs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superior vena cava rim</w:t>
            </w:r>
            <w:r w:rsidRPr="009B2356">
              <w:rPr>
                <w:rFonts w:eastAsia="黑体" w:cstheme="minorHAnsi"/>
                <w:bCs/>
                <w:sz w:val="24"/>
                <w:szCs w:val="24"/>
              </w:rPr>
              <w:t xml:space="preserve"> </w:t>
            </w:r>
          </w:p>
          <w:p w:rsidR="00B66A53" w:rsidRPr="009B2356" w:rsidRDefault="00B66A53" w:rsidP="00243B63">
            <w:pPr>
              <w:spacing w:line="360" w:lineRule="auto"/>
              <w:ind w:firstLineChars="400" w:firstLine="960"/>
              <w:jc w:val="left"/>
              <w:rPr>
                <w:rFonts w:eastAsia="黑体" w:cstheme="minorHAnsi"/>
                <w:bCs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 xml:space="preserve">inferior vena cava rim </w:t>
            </w:r>
          </w:p>
          <w:p w:rsidR="00B66A53" w:rsidRPr="009B2356" w:rsidRDefault="00B66A53" w:rsidP="00243B63">
            <w:pPr>
              <w:spacing w:line="360" w:lineRule="auto"/>
              <w:ind w:firstLineChars="400" w:firstLine="960"/>
              <w:jc w:val="left"/>
              <w:rPr>
                <w:rFonts w:eastAsia="黑体" w:cstheme="minorHAnsi"/>
                <w:bCs/>
                <w:sz w:val="24"/>
                <w:szCs w:val="24"/>
              </w:rPr>
            </w:pPr>
            <w:r w:rsidRPr="009B2356">
              <w:rPr>
                <w:rFonts w:eastAsia="黑体" w:cstheme="minorHAnsi"/>
                <w:bCs/>
                <w:sz w:val="24"/>
                <w:szCs w:val="24"/>
              </w:rPr>
              <w:t xml:space="preserve">aortic rim </w:t>
            </w:r>
          </w:p>
          <w:p w:rsidR="00B66A53" w:rsidRPr="009B2356" w:rsidRDefault="00B66A53" w:rsidP="00243B63">
            <w:pPr>
              <w:spacing w:line="360" w:lineRule="auto"/>
              <w:ind w:firstLineChars="400" w:firstLine="96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posterior rim</w:t>
            </w:r>
          </w:p>
          <w:p w:rsidR="00B66A53" w:rsidRPr="009B2356" w:rsidRDefault="00B66A53" w:rsidP="00243B63">
            <w:pPr>
              <w:spacing w:line="360" w:lineRule="auto"/>
              <w:ind w:firstLineChars="400" w:firstLine="96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atrioventricular valve rim</w:t>
            </w:r>
          </w:p>
          <w:p w:rsidR="00B66A53" w:rsidRPr="009B2356" w:rsidRDefault="00B66A53" w:rsidP="00243B63">
            <w:pPr>
              <w:spacing w:line="360" w:lineRule="auto"/>
              <w:ind w:firstLine="45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Pulmonary artery pressure</w:t>
            </w:r>
            <w:r w:rsidRPr="009B2356">
              <w:rPr>
                <w:rFonts w:eastAsia="黑体" w:cstheme="minorHAnsi"/>
                <w:sz w:val="24"/>
                <w:szCs w:val="24"/>
              </w:rPr>
              <w:t>(mmHg)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ASD size (mm)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Occluder size(mm)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Sheath</w:t>
            </w:r>
            <w:r w:rsidRPr="009B2356">
              <w:rPr>
                <w:rFonts w:eastAsia="黑体" w:cstheme="minorHAnsi"/>
                <w:sz w:val="24"/>
                <w:szCs w:val="24"/>
              </w:rPr>
              <w:t xml:space="preserve"> type(F)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ins w:id="1" w:author="胡 小松" w:date="2020-03-15T21:10:00Z"/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Operative time (min)</w:t>
            </w:r>
          </w:p>
          <w:p w:rsidR="00B66A53" w:rsidRPr="00877299" w:rsidRDefault="00877299" w:rsidP="00243B63">
            <w:pPr>
              <w:spacing w:line="360" w:lineRule="auto"/>
              <w:ind w:firstLine="420"/>
              <w:jc w:val="left"/>
              <w:rPr>
                <w:rFonts w:eastAsia="黑体" w:cstheme="minorHAnsi" w:hint="eastAsia"/>
                <w:sz w:val="24"/>
                <w:szCs w:val="24"/>
              </w:rPr>
            </w:pPr>
            <w:r w:rsidRPr="00877299">
              <w:rPr>
                <w:rFonts w:eastAsia="黑体" w:cstheme="minorHAnsi"/>
                <w:sz w:val="24"/>
                <w:szCs w:val="24"/>
              </w:rPr>
              <w:t>Intra-cardiac time(min)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ICU time (h)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Mechanical ventilation time (h)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Blood transfusion</w:t>
            </w:r>
          </w:p>
        </w:tc>
        <w:tc>
          <w:tcPr>
            <w:tcW w:w="279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31 (34.1)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49 (53.8)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11 (12.1)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45 (49.5)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2 (2.2)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58 (63.7)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20 (22.0)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ins w:id="2" w:author="胡 小松" w:date="2020-03-15T21:10:00Z"/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0 (0)</w:t>
            </w:r>
          </w:p>
        </w:tc>
        <w:tc>
          <w:tcPr>
            <w:tcW w:w="37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7.4±8.3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25.1±15.1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7.4 ± 3.6</w:t>
            </w:r>
            <w:r w:rsidRPr="009B2356">
              <w:rPr>
                <w:rFonts w:eastAsia="黑体" w:cstheme="minorHAnsi"/>
                <w:sz w:val="24"/>
                <w:szCs w:val="24"/>
              </w:rPr>
              <w:t>-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12.1 ± 4.1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1.6 ± 2.4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9.4 ± 3.5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cstheme="minorHAnsi"/>
                <w:spacing w:val="15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9.3 ± 3.0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31.0 ± 10.2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9.8 ± 4.9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14.3 ± 6.0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8.4 ± 1.6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ins w:id="3" w:author="胡 小松" w:date="2020-03-15T21:10:00Z"/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46.6 ± 30.9</w:t>
            </w:r>
          </w:p>
          <w:p w:rsidR="00B66A53" w:rsidRPr="009B2356" w:rsidRDefault="00877299" w:rsidP="00243B63">
            <w:pPr>
              <w:spacing w:line="360" w:lineRule="auto"/>
              <w:ind w:firstLine="420"/>
              <w:jc w:val="left"/>
              <w:rPr>
                <w:rFonts w:eastAsia="黑体" w:cstheme="minorHAnsi" w:hint="eastAsia"/>
                <w:sz w:val="24"/>
                <w:szCs w:val="24"/>
              </w:rPr>
            </w:pPr>
            <w:r w:rsidRPr="00877299">
              <w:rPr>
                <w:rFonts w:eastAsia="黑体" w:cstheme="minorHAnsi"/>
                <w:sz w:val="24"/>
                <w:szCs w:val="24"/>
              </w:rPr>
              <w:t>20.3± 16.9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cstheme="minorHAnsi"/>
                <w:spacing w:val="15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7.3 ± 7.4</w:t>
            </w:r>
          </w:p>
          <w:p w:rsidR="00B66A53" w:rsidRPr="009B2356" w:rsidRDefault="00B66A53" w:rsidP="00243B63">
            <w:pPr>
              <w:spacing w:line="360" w:lineRule="auto"/>
              <w:ind w:firstLine="420"/>
              <w:jc w:val="left"/>
              <w:rPr>
                <w:rFonts w:eastAsia="黑体" w:cstheme="minorHAnsi"/>
                <w:sz w:val="24"/>
                <w:szCs w:val="24"/>
              </w:rPr>
            </w:pPr>
            <w:r w:rsidRPr="009B2356">
              <w:rPr>
                <w:rFonts w:cstheme="minorHAnsi"/>
                <w:spacing w:val="15"/>
                <w:sz w:val="24"/>
                <w:szCs w:val="24"/>
              </w:rPr>
              <w:t>1.5 ± 1.5</w:t>
            </w:r>
          </w:p>
          <w:p w:rsidR="00B66A53" w:rsidRPr="009B2356" w:rsidRDefault="00B66A53" w:rsidP="00243B63">
            <w:pPr>
              <w:spacing w:line="360" w:lineRule="auto"/>
              <w:ind w:leftChars="1071" w:left="2249" w:rightChars="24" w:right="50" w:firstLine="427"/>
              <w:jc w:val="left"/>
              <w:rPr>
                <w:rFonts w:eastAsia="黑体" w:cstheme="minorHAnsi"/>
                <w:sz w:val="24"/>
                <w:szCs w:val="24"/>
              </w:rPr>
            </w:pPr>
          </w:p>
        </w:tc>
      </w:tr>
    </w:tbl>
    <w:p w:rsidR="00AF7127" w:rsidRPr="00F6264B" w:rsidRDefault="00B66A53" w:rsidP="00F6264B">
      <w:pPr>
        <w:spacing w:line="360" w:lineRule="auto"/>
        <w:jc w:val="left"/>
        <w:rPr>
          <w:rFonts w:eastAsia="黑体" w:cstheme="minorHAnsi" w:hint="eastAsia"/>
          <w:sz w:val="24"/>
          <w:szCs w:val="24"/>
        </w:rPr>
      </w:pPr>
      <w:r w:rsidRPr="009B2356">
        <w:rPr>
          <w:rFonts w:eastAsia="黑体" w:cstheme="minorHAnsi"/>
          <w:sz w:val="24"/>
          <w:szCs w:val="24"/>
        </w:rPr>
        <w:t>M±SD =mean ± standard deviation, ASD= atrial septal defect, ICU: intensive care unit</w:t>
      </w:r>
    </w:p>
    <w:sectPr w:rsidR="00AF7127" w:rsidRPr="00F6264B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AC7" w:rsidRDefault="00577AC7" w:rsidP="00B66A53">
      <w:r>
        <w:separator/>
      </w:r>
    </w:p>
  </w:endnote>
  <w:endnote w:type="continuationSeparator" w:id="0">
    <w:p w:rsidR="00577AC7" w:rsidRDefault="00577AC7" w:rsidP="00B6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AC7" w:rsidRDefault="00577AC7" w:rsidP="00B66A53">
      <w:r>
        <w:separator/>
      </w:r>
    </w:p>
  </w:footnote>
  <w:footnote w:type="continuationSeparator" w:id="0">
    <w:p w:rsidR="00577AC7" w:rsidRDefault="00577AC7" w:rsidP="00B66A5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胡 小松">
    <w15:presenceInfo w15:providerId="Windows Live" w15:userId="7952754d204a28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C08"/>
    <w:rsid w:val="00577AC7"/>
    <w:rsid w:val="007B1C08"/>
    <w:rsid w:val="00877299"/>
    <w:rsid w:val="00AF7127"/>
    <w:rsid w:val="00B66A53"/>
    <w:rsid w:val="00F6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6C0D78-22EB-4247-8FCF-A69B6DC8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A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6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6A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6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A53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rsid w:val="00B66A53"/>
    <w:pPr>
      <w:jc w:val="left"/>
    </w:pPr>
  </w:style>
  <w:style w:type="character" w:customStyle="1" w:styleId="Char1">
    <w:name w:val="批注文字 Char"/>
    <w:basedOn w:val="a0"/>
    <w:link w:val="a5"/>
    <w:uiPriority w:val="99"/>
    <w:rsid w:val="00B66A53"/>
  </w:style>
  <w:style w:type="paragraph" w:styleId="a6">
    <w:name w:val="Plain Text"/>
    <w:basedOn w:val="a"/>
    <w:link w:val="Char2"/>
    <w:uiPriority w:val="99"/>
    <w:unhideWhenUsed/>
    <w:rsid w:val="00B66A53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B66A53"/>
    <w:rPr>
      <w:rFonts w:ascii="宋体" w:eastAsia="宋体" w:hAnsi="Courier New" w:cs="Courier New"/>
      <w:szCs w:val="21"/>
    </w:rPr>
  </w:style>
  <w:style w:type="paragraph" w:styleId="a7">
    <w:name w:val="Normal (Web)"/>
    <w:basedOn w:val="a"/>
    <w:uiPriority w:val="99"/>
    <w:unhideWhenUsed/>
    <w:rsid w:val="00B66A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B66A53"/>
    <w:rPr>
      <w:color w:val="0000FF"/>
      <w:u w:val="single"/>
    </w:rPr>
  </w:style>
  <w:style w:type="character" w:styleId="a9">
    <w:name w:val="annotation reference"/>
    <w:basedOn w:val="a0"/>
    <w:uiPriority w:val="99"/>
    <w:unhideWhenUsed/>
    <w:rsid w:val="00B66A53"/>
    <w:rPr>
      <w:sz w:val="21"/>
      <w:szCs w:val="21"/>
    </w:rPr>
  </w:style>
  <w:style w:type="paragraph" w:styleId="aa">
    <w:name w:val="Balloon Text"/>
    <w:basedOn w:val="a"/>
    <w:link w:val="Char3"/>
    <w:uiPriority w:val="99"/>
    <w:semiHidden/>
    <w:unhideWhenUsed/>
    <w:rsid w:val="00B66A53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B66A53"/>
    <w:rPr>
      <w:sz w:val="18"/>
      <w:szCs w:val="18"/>
    </w:rPr>
  </w:style>
  <w:style w:type="character" w:styleId="ab">
    <w:name w:val="line number"/>
    <w:basedOn w:val="a0"/>
    <w:uiPriority w:val="99"/>
    <w:semiHidden/>
    <w:unhideWhenUsed/>
    <w:rsid w:val="00B66A53"/>
  </w:style>
  <w:style w:type="paragraph" w:styleId="ac">
    <w:name w:val="Revision"/>
    <w:hidden/>
    <w:uiPriority w:val="99"/>
    <w:semiHidden/>
    <w:rsid w:val="00F6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小松</dc:creator>
  <cp:keywords/>
  <dc:description/>
  <cp:lastModifiedBy>胡 小松</cp:lastModifiedBy>
  <cp:revision>3</cp:revision>
  <dcterms:created xsi:type="dcterms:W3CDTF">2020-04-14T15:00:00Z</dcterms:created>
  <dcterms:modified xsi:type="dcterms:W3CDTF">2020-04-14T15:21:00Z</dcterms:modified>
</cp:coreProperties>
</file>